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9CF" w:rsidRDefault="00B049CF" w:rsidP="00B049CF">
      <w:pPr>
        <w:ind w:left="7080" w:firstLine="708"/>
        <w:jc w:val="center"/>
        <w:rPr>
          <w:noProof/>
        </w:rPr>
      </w:pPr>
      <w:r>
        <w:rPr>
          <w:noProof/>
        </w:rPr>
        <w:t>проект</w:t>
      </w:r>
    </w:p>
    <w:p w:rsidR="00B049CF" w:rsidRDefault="00B049CF" w:rsidP="00B049CF">
      <w:pPr>
        <w:jc w:val="center"/>
      </w:pPr>
      <w:r>
        <w:rPr>
          <w:noProof/>
        </w:rPr>
        <w:drawing>
          <wp:inline distT="0" distB="0" distL="0" distR="0">
            <wp:extent cx="1085850" cy="1028700"/>
            <wp:effectExtent l="1905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VGERB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9CF" w:rsidRDefault="00B049CF" w:rsidP="00B049CF">
      <w:pPr>
        <w:rPr>
          <w:color w:val="008080"/>
        </w:rPr>
      </w:pPr>
      <w:r>
        <w:t xml:space="preserve">                                                 </w:t>
      </w:r>
    </w:p>
    <w:p w:rsidR="00B049CF" w:rsidRDefault="00B049CF" w:rsidP="00B049CF">
      <w:pPr>
        <w:jc w:val="both"/>
        <w:rPr>
          <w:b/>
        </w:rPr>
      </w:pPr>
      <w:r>
        <w:t xml:space="preserve">             </w:t>
      </w:r>
      <w:r>
        <w:rPr>
          <w:b/>
        </w:rPr>
        <w:t xml:space="preserve">РЕСПУБЛИКА  ТЫВА                                            </w:t>
      </w:r>
      <w:proofErr w:type="spellStart"/>
      <w:proofErr w:type="gramStart"/>
      <w:r>
        <w:rPr>
          <w:b/>
        </w:rPr>
        <w:t>ТЫВА</w:t>
      </w:r>
      <w:proofErr w:type="spellEnd"/>
      <w:proofErr w:type="gramEnd"/>
      <w:r>
        <w:rPr>
          <w:b/>
        </w:rPr>
        <w:t xml:space="preserve">  РЕСПУБЛИКА                                          </w:t>
      </w:r>
    </w:p>
    <w:p w:rsidR="00B049CF" w:rsidRDefault="00B049CF" w:rsidP="00B049CF">
      <w:pPr>
        <w:jc w:val="both"/>
        <w:rPr>
          <w:b/>
        </w:rPr>
      </w:pPr>
      <w:r>
        <w:rPr>
          <w:b/>
        </w:rPr>
        <w:t xml:space="preserve">        ХУРАЛ ПРЕДСТАВИТЕЛЕЙ                                  ЧАА-ХОЛ КОЖУУННУН   </w:t>
      </w:r>
    </w:p>
    <w:p w:rsidR="00B049CF" w:rsidRDefault="00B049CF" w:rsidP="00B049CF">
      <w:pPr>
        <w:jc w:val="both"/>
        <w:rPr>
          <w:b/>
        </w:rPr>
      </w:pPr>
      <w:r>
        <w:rPr>
          <w:b/>
        </w:rPr>
        <w:t xml:space="preserve">      СУМОНА     ЧАА-ХОЛЬСКИЙ                                  ЧАА-ХОЛ СУМУЗУНУН   </w:t>
      </w:r>
    </w:p>
    <w:p w:rsidR="00B049CF" w:rsidRDefault="00B049CF" w:rsidP="00B049CF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     ЧАА-ХОЛЬСКОГО КОЖУУНА                             ТОЛЭЭЛЕКЧИЛЕР ХУРАЛЫ    </w:t>
      </w:r>
    </w:p>
    <w:p w:rsidR="00B049CF" w:rsidRDefault="00B049CF" w:rsidP="00B049CF">
      <w:pPr>
        <w:jc w:val="center"/>
        <w:rPr>
          <w:noProof/>
        </w:rPr>
      </w:pPr>
    </w:p>
    <w:p w:rsidR="00B049CF" w:rsidRDefault="00B049CF" w:rsidP="00B04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049CF" w:rsidRDefault="00B049CF" w:rsidP="00B049CF">
      <w:pPr>
        <w:jc w:val="center"/>
        <w:rPr>
          <w:noProof/>
        </w:rPr>
      </w:pPr>
    </w:p>
    <w:p w:rsidR="00B049CF" w:rsidRDefault="00B049CF" w:rsidP="00B049CF">
      <w:pPr>
        <w:jc w:val="center"/>
        <w:rPr>
          <w:noProof/>
        </w:rPr>
      </w:pPr>
    </w:p>
    <w:p w:rsidR="00B049CF" w:rsidRDefault="00B049CF" w:rsidP="00B049CF">
      <w:pPr>
        <w:jc w:val="both"/>
        <w:rPr>
          <w:b/>
          <w:sz w:val="28"/>
          <w:szCs w:val="28"/>
        </w:rPr>
      </w:pPr>
      <w:r w:rsidRPr="007731E6">
        <w:rPr>
          <w:sz w:val="28"/>
          <w:szCs w:val="28"/>
        </w:rPr>
        <w:t>«</w:t>
      </w:r>
      <w:r>
        <w:rPr>
          <w:sz w:val="28"/>
          <w:szCs w:val="28"/>
        </w:rPr>
        <w:t>__</w:t>
      </w:r>
      <w:r w:rsidRPr="007731E6">
        <w:rPr>
          <w:sz w:val="28"/>
          <w:szCs w:val="28"/>
        </w:rPr>
        <w:t>»</w:t>
      </w:r>
      <w:r>
        <w:rPr>
          <w:sz w:val="28"/>
          <w:szCs w:val="28"/>
        </w:rPr>
        <w:t xml:space="preserve"> ______ 2021г</w:t>
      </w:r>
      <w:r>
        <w:rPr>
          <w:b/>
          <w:sz w:val="28"/>
          <w:szCs w:val="28"/>
        </w:rPr>
        <w:t xml:space="preserve">.            </w:t>
      </w:r>
      <w:r>
        <w:rPr>
          <w:b/>
          <w:sz w:val="28"/>
          <w:szCs w:val="28"/>
        </w:rPr>
        <w:tab/>
        <w:t xml:space="preserve">     с</w:t>
      </w:r>
      <w:proofErr w:type="gramStart"/>
      <w:r>
        <w:rPr>
          <w:b/>
          <w:sz w:val="28"/>
          <w:szCs w:val="28"/>
        </w:rPr>
        <w:t>.Ч</w:t>
      </w:r>
      <w:proofErr w:type="gramEnd"/>
      <w:r>
        <w:rPr>
          <w:b/>
          <w:sz w:val="28"/>
          <w:szCs w:val="28"/>
        </w:rPr>
        <w:t xml:space="preserve">аа-Холь                                </w:t>
      </w:r>
      <w:r>
        <w:rPr>
          <w:b/>
          <w:sz w:val="28"/>
          <w:szCs w:val="28"/>
        </w:rPr>
        <w:tab/>
        <w:t xml:space="preserve">  №</w:t>
      </w:r>
    </w:p>
    <w:p w:rsidR="00B049CF" w:rsidRDefault="00B049CF" w:rsidP="00B049CF">
      <w:pPr>
        <w:jc w:val="center"/>
        <w:rPr>
          <w:noProof/>
        </w:rPr>
      </w:pPr>
    </w:p>
    <w:p w:rsidR="00B049CF" w:rsidRDefault="00B049CF" w:rsidP="00B049CF">
      <w:pPr>
        <w:jc w:val="center"/>
        <w:rPr>
          <w:noProof/>
        </w:rPr>
      </w:pPr>
    </w:p>
    <w:p w:rsidR="00C74691" w:rsidRPr="00C74691" w:rsidRDefault="00C74691" w:rsidP="00C74691">
      <w:pPr>
        <w:pStyle w:val="21"/>
        <w:shd w:val="clear" w:color="auto" w:fill="auto"/>
        <w:rPr>
          <w:b/>
        </w:rPr>
      </w:pPr>
      <w:r w:rsidRPr="00C74691">
        <w:rPr>
          <w:rStyle w:val="2"/>
          <w:b/>
          <w:color w:val="000000"/>
        </w:rPr>
        <w:t xml:space="preserve">О присвоении наименований улиц на территории сельского поселения </w:t>
      </w:r>
      <w:proofErr w:type="spellStart"/>
      <w:r w:rsidRPr="00C74691">
        <w:rPr>
          <w:rStyle w:val="2"/>
          <w:b/>
          <w:color w:val="000000"/>
        </w:rPr>
        <w:t>сумона</w:t>
      </w:r>
      <w:proofErr w:type="spellEnd"/>
      <w:r w:rsidRPr="00C74691">
        <w:rPr>
          <w:rStyle w:val="2"/>
          <w:b/>
          <w:color w:val="000000"/>
        </w:rPr>
        <w:t xml:space="preserve"> </w:t>
      </w:r>
      <w:proofErr w:type="spellStart"/>
      <w:r w:rsidRPr="00C74691">
        <w:rPr>
          <w:rStyle w:val="2"/>
          <w:b/>
          <w:color w:val="000000"/>
        </w:rPr>
        <w:t>Чаа-Хольский</w:t>
      </w:r>
      <w:proofErr w:type="spellEnd"/>
      <w:r w:rsidRPr="00C74691">
        <w:rPr>
          <w:rStyle w:val="2"/>
          <w:b/>
          <w:color w:val="000000"/>
        </w:rPr>
        <w:t xml:space="preserve"> </w:t>
      </w:r>
      <w:proofErr w:type="spellStart"/>
      <w:r w:rsidRPr="00C74691">
        <w:rPr>
          <w:rStyle w:val="2"/>
          <w:b/>
          <w:color w:val="000000"/>
        </w:rPr>
        <w:t>Чаа-Хольского</w:t>
      </w:r>
      <w:proofErr w:type="spellEnd"/>
      <w:r w:rsidRPr="00C74691">
        <w:rPr>
          <w:rStyle w:val="2"/>
          <w:b/>
          <w:color w:val="000000"/>
        </w:rPr>
        <w:t xml:space="preserve"> </w:t>
      </w:r>
      <w:proofErr w:type="spellStart"/>
      <w:r w:rsidRPr="00C74691">
        <w:rPr>
          <w:rStyle w:val="2"/>
          <w:b/>
          <w:color w:val="000000"/>
        </w:rPr>
        <w:t>кожууна</w:t>
      </w:r>
      <w:proofErr w:type="spellEnd"/>
      <w:r w:rsidRPr="00C74691">
        <w:rPr>
          <w:rStyle w:val="2"/>
          <w:b/>
          <w:color w:val="000000"/>
        </w:rPr>
        <w:t xml:space="preserve"> Республики Тыва</w:t>
      </w:r>
    </w:p>
    <w:p w:rsidR="00C74691" w:rsidRPr="00C74691" w:rsidRDefault="00C74691" w:rsidP="00C74691">
      <w:pPr>
        <w:pStyle w:val="21"/>
        <w:shd w:val="clear" w:color="auto" w:fill="auto"/>
        <w:spacing w:line="322" w:lineRule="exact"/>
        <w:ind w:firstLine="360"/>
        <w:jc w:val="left"/>
        <w:rPr>
          <w:rStyle w:val="2"/>
          <w:b/>
          <w:color w:val="000000"/>
        </w:rPr>
      </w:pPr>
    </w:p>
    <w:p w:rsidR="00C74691" w:rsidRDefault="00C74691" w:rsidP="00C74691">
      <w:pPr>
        <w:pStyle w:val="21"/>
        <w:shd w:val="clear" w:color="auto" w:fill="auto"/>
        <w:spacing w:line="322" w:lineRule="exact"/>
        <w:ind w:firstLine="360"/>
        <w:jc w:val="left"/>
        <w:rPr>
          <w:rStyle w:val="2"/>
          <w:color w:val="000000"/>
        </w:rPr>
      </w:pPr>
    </w:p>
    <w:p w:rsidR="00C74691" w:rsidRDefault="00C74691" w:rsidP="00C74691">
      <w:pPr>
        <w:pStyle w:val="21"/>
        <w:shd w:val="clear" w:color="auto" w:fill="auto"/>
        <w:spacing w:line="322" w:lineRule="exact"/>
        <w:ind w:firstLine="360"/>
        <w:jc w:val="left"/>
      </w:pPr>
      <w:r>
        <w:rPr>
          <w:rStyle w:val="2"/>
          <w:color w:val="000000"/>
        </w:rPr>
        <w:t xml:space="preserve">В соответствии с п.21 н.1 ст.14 Федерального закона от 06.10.2003 </w:t>
      </w:r>
      <w:r>
        <w:rPr>
          <w:rStyle w:val="2"/>
          <w:color w:val="000000"/>
          <w:lang w:val="en-US"/>
        </w:rPr>
        <w:t>N</w:t>
      </w:r>
      <w:r w:rsidRPr="00C74691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 xml:space="preserve">131-ФЗ "Об общих принципах организации местного самоуправления в Российской Федерации", Хурал представителей сельского поселения </w:t>
      </w:r>
      <w:proofErr w:type="spellStart"/>
      <w:r>
        <w:rPr>
          <w:rStyle w:val="2"/>
          <w:color w:val="000000"/>
        </w:rPr>
        <w:t>сумон</w:t>
      </w:r>
      <w:proofErr w:type="spell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Чаа-Хольский</w:t>
      </w:r>
      <w:proofErr w:type="spell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Чаа-Хольского</w:t>
      </w:r>
      <w:proofErr w:type="spell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кожууна</w:t>
      </w:r>
      <w:proofErr w:type="spellEnd"/>
      <w:r>
        <w:rPr>
          <w:rStyle w:val="2"/>
          <w:color w:val="000000"/>
        </w:rPr>
        <w:t xml:space="preserve"> Республики Тыва </w:t>
      </w:r>
      <w:r>
        <w:rPr>
          <w:rStyle w:val="20"/>
          <w:color w:val="000000"/>
        </w:rPr>
        <w:t>РЕШИЛ:</w:t>
      </w:r>
    </w:p>
    <w:p w:rsidR="00C74691" w:rsidRDefault="00C74691" w:rsidP="00C74691">
      <w:pPr>
        <w:pStyle w:val="21"/>
        <w:numPr>
          <w:ilvl w:val="0"/>
          <w:numId w:val="2"/>
        </w:numPr>
        <w:shd w:val="clear" w:color="auto" w:fill="auto"/>
        <w:tabs>
          <w:tab w:val="left" w:pos="1243"/>
        </w:tabs>
        <w:spacing w:line="322" w:lineRule="exact"/>
        <w:ind w:firstLine="360"/>
        <w:jc w:val="left"/>
      </w:pPr>
      <w:r>
        <w:rPr>
          <w:rStyle w:val="2"/>
          <w:color w:val="000000"/>
        </w:rPr>
        <w:t xml:space="preserve">Присвоить наименование новой улицы сельского поселения </w:t>
      </w:r>
      <w:proofErr w:type="spellStart"/>
      <w:r>
        <w:rPr>
          <w:rStyle w:val="2"/>
          <w:color w:val="000000"/>
        </w:rPr>
        <w:t>сумон</w:t>
      </w:r>
      <w:proofErr w:type="spell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Чаа-Хольский</w:t>
      </w:r>
      <w:proofErr w:type="spell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Чаа-Хольского</w:t>
      </w:r>
      <w:proofErr w:type="spell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кожууна</w:t>
      </w:r>
      <w:proofErr w:type="spellEnd"/>
      <w:r>
        <w:rPr>
          <w:rStyle w:val="2"/>
          <w:color w:val="000000"/>
        </w:rPr>
        <w:t xml:space="preserve"> Республики Тыва - улица </w:t>
      </w:r>
      <w:proofErr w:type="spellStart"/>
      <w:r>
        <w:rPr>
          <w:rStyle w:val="20"/>
          <w:color w:val="000000"/>
        </w:rPr>
        <w:t>Дувен</w:t>
      </w:r>
      <w:proofErr w:type="spellEnd"/>
      <w:r>
        <w:rPr>
          <w:rStyle w:val="20"/>
          <w:color w:val="000000"/>
        </w:rPr>
        <w:t xml:space="preserve"> </w:t>
      </w:r>
      <w:proofErr w:type="spellStart"/>
      <w:r>
        <w:rPr>
          <w:rStyle w:val="20"/>
          <w:color w:val="000000"/>
        </w:rPr>
        <w:t>Эльтоны</w:t>
      </w:r>
      <w:proofErr w:type="spellEnd"/>
      <w:r>
        <w:rPr>
          <w:rStyle w:val="20"/>
          <w:color w:val="000000"/>
        </w:rPr>
        <w:t xml:space="preserve">, </w:t>
      </w:r>
      <w:r>
        <w:rPr>
          <w:rStyle w:val="2"/>
          <w:color w:val="000000"/>
        </w:rPr>
        <w:t xml:space="preserve">врача высшей категории, врача анестезиолога-реаниматолога, врача акушера-гинеколога, врача-терапевта, проявившей самоотверженность и героизм в борьбе с распространением новой </w:t>
      </w:r>
      <w:proofErr w:type="spellStart"/>
      <w:r>
        <w:rPr>
          <w:rStyle w:val="2"/>
          <w:color w:val="000000"/>
        </w:rPr>
        <w:t>коронавирусной</w:t>
      </w:r>
      <w:proofErr w:type="spellEnd"/>
      <w:r>
        <w:rPr>
          <w:rStyle w:val="2"/>
          <w:color w:val="000000"/>
        </w:rPr>
        <w:t xml:space="preserve"> инфекцией </w:t>
      </w:r>
      <w:r w:rsidRPr="00C74691">
        <w:rPr>
          <w:rStyle w:val="2"/>
          <w:color w:val="000000"/>
        </w:rPr>
        <w:t>(</w:t>
      </w:r>
      <w:r>
        <w:rPr>
          <w:rStyle w:val="2"/>
          <w:color w:val="000000"/>
          <w:lang w:val="en-US"/>
        </w:rPr>
        <w:t>COVID</w:t>
      </w:r>
      <w:r w:rsidRPr="00C74691">
        <w:rPr>
          <w:rStyle w:val="2"/>
          <w:color w:val="000000"/>
        </w:rPr>
        <w:t xml:space="preserve">-19) </w:t>
      </w:r>
      <w:r>
        <w:rPr>
          <w:rStyle w:val="2"/>
          <w:color w:val="000000"/>
        </w:rPr>
        <w:t>и отдавшей свою жизнь при исполнении профессионального долга, в соответствии с приложением № 1.</w:t>
      </w:r>
    </w:p>
    <w:p w:rsidR="00C74691" w:rsidRDefault="00C74691" w:rsidP="00C74691">
      <w:pPr>
        <w:pStyle w:val="21"/>
        <w:numPr>
          <w:ilvl w:val="0"/>
          <w:numId w:val="2"/>
        </w:numPr>
        <w:shd w:val="clear" w:color="auto" w:fill="auto"/>
        <w:tabs>
          <w:tab w:val="left" w:pos="1243"/>
        </w:tabs>
        <w:spacing w:line="322" w:lineRule="exact"/>
        <w:ind w:firstLine="360"/>
        <w:jc w:val="left"/>
      </w:pPr>
      <w:r>
        <w:rPr>
          <w:rStyle w:val="2"/>
          <w:color w:val="000000"/>
        </w:rPr>
        <w:t xml:space="preserve">Настоящее решение разместить на официальном сайте Хурала представителей </w:t>
      </w:r>
      <w:proofErr w:type="spellStart"/>
      <w:r>
        <w:rPr>
          <w:rStyle w:val="2"/>
          <w:color w:val="000000"/>
        </w:rPr>
        <w:t>Чаа-Хольского</w:t>
      </w:r>
      <w:proofErr w:type="spell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кожууна</w:t>
      </w:r>
      <w:proofErr w:type="spellEnd"/>
      <w:r>
        <w:rPr>
          <w:rStyle w:val="2"/>
          <w:color w:val="000000"/>
        </w:rPr>
        <w:t xml:space="preserve"> Республики Тыва и обнародовать на информационных стендах администрации </w:t>
      </w:r>
      <w:proofErr w:type="spellStart"/>
      <w:r>
        <w:rPr>
          <w:rStyle w:val="2"/>
          <w:color w:val="000000"/>
        </w:rPr>
        <w:t>Чаа-Хольского</w:t>
      </w:r>
      <w:proofErr w:type="spellEnd"/>
      <w:r>
        <w:rPr>
          <w:rStyle w:val="2"/>
          <w:color w:val="000000"/>
        </w:rPr>
        <w:t xml:space="preserve"> </w:t>
      </w:r>
      <w:proofErr w:type="spellStart"/>
      <w:r>
        <w:rPr>
          <w:rStyle w:val="2"/>
          <w:color w:val="000000"/>
        </w:rPr>
        <w:t>кожууна</w:t>
      </w:r>
      <w:proofErr w:type="spellEnd"/>
      <w:r>
        <w:rPr>
          <w:rStyle w:val="2"/>
          <w:color w:val="000000"/>
        </w:rPr>
        <w:t xml:space="preserve"> Республики Тыва.</w:t>
      </w:r>
    </w:p>
    <w:p w:rsidR="00C74691" w:rsidRDefault="00C74691" w:rsidP="00C74691">
      <w:pPr>
        <w:pStyle w:val="21"/>
        <w:numPr>
          <w:ilvl w:val="0"/>
          <w:numId w:val="2"/>
        </w:numPr>
        <w:shd w:val="clear" w:color="auto" w:fill="auto"/>
        <w:tabs>
          <w:tab w:val="left" w:pos="1243"/>
        </w:tabs>
        <w:spacing w:line="322" w:lineRule="exact"/>
        <w:ind w:firstLine="360"/>
        <w:jc w:val="left"/>
      </w:pPr>
      <w:r>
        <w:rPr>
          <w:rStyle w:val="2"/>
          <w:color w:val="000000"/>
        </w:rPr>
        <w:t>Настоящее Решение вступает в силу со дня обнародования.</w:t>
      </w:r>
    </w:p>
    <w:p w:rsidR="00B049CF" w:rsidRPr="00EF7964" w:rsidRDefault="00B049CF" w:rsidP="00B049CF">
      <w:pPr>
        <w:ind w:left="-540" w:firstLine="966"/>
        <w:rPr>
          <w:sz w:val="28"/>
          <w:szCs w:val="28"/>
        </w:rPr>
      </w:pPr>
    </w:p>
    <w:p w:rsidR="00B049CF" w:rsidRPr="00EF7964" w:rsidRDefault="00B049CF" w:rsidP="00B049CF">
      <w:pPr>
        <w:ind w:left="-540" w:firstLine="966"/>
        <w:rPr>
          <w:sz w:val="28"/>
          <w:szCs w:val="28"/>
        </w:rPr>
      </w:pPr>
    </w:p>
    <w:p w:rsidR="00B049CF" w:rsidRDefault="00B049CF" w:rsidP="00B049CF">
      <w:pPr>
        <w:ind w:left="-540" w:firstLine="966"/>
        <w:rPr>
          <w:sz w:val="28"/>
          <w:szCs w:val="28"/>
        </w:rPr>
      </w:pPr>
    </w:p>
    <w:p w:rsidR="00B049CF" w:rsidRDefault="00B049CF" w:rsidP="00B049CF">
      <w:pPr>
        <w:ind w:left="-540" w:firstLine="966"/>
        <w:rPr>
          <w:sz w:val="28"/>
          <w:szCs w:val="28"/>
        </w:rPr>
      </w:pPr>
    </w:p>
    <w:p w:rsidR="00B049CF" w:rsidRDefault="00B049CF" w:rsidP="00B049CF">
      <w:pPr>
        <w:ind w:left="-540" w:firstLine="966"/>
        <w:rPr>
          <w:sz w:val="28"/>
          <w:szCs w:val="28"/>
        </w:rPr>
      </w:pPr>
    </w:p>
    <w:p w:rsidR="00C74691" w:rsidRDefault="00C74691" w:rsidP="00C74691">
      <w:pPr>
        <w:ind w:right="-5"/>
        <w:rPr>
          <w:sz w:val="28"/>
          <w:szCs w:val="28"/>
        </w:rPr>
      </w:pPr>
      <w:r w:rsidRPr="00497AEB">
        <w:rPr>
          <w:sz w:val="28"/>
          <w:szCs w:val="28"/>
        </w:rPr>
        <w:t>Глава</w:t>
      </w:r>
      <w:r>
        <w:rPr>
          <w:sz w:val="28"/>
          <w:szCs w:val="28"/>
        </w:rPr>
        <w:t>-Председатель Х</w:t>
      </w:r>
      <w:r w:rsidRPr="00497AEB">
        <w:rPr>
          <w:sz w:val="28"/>
          <w:szCs w:val="28"/>
        </w:rPr>
        <w:t xml:space="preserve">урала </w:t>
      </w:r>
      <w:r>
        <w:rPr>
          <w:sz w:val="28"/>
          <w:szCs w:val="28"/>
        </w:rPr>
        <w:t>п</w:t>
      </w:r>
      <w:r w:rsidRPr="00497AEB">
        <w:rPr>
          <w:sz w:val="28"/>
          <w:szCs w:val="28"/>
        </w:rPr>
        <w:t xml:space="preserve">редставителей </w:t>
      </w:r>
    </w:p>
    <w:p w:rsidR="00C74691" w:rsidRPr="00497AEB" w:rsidRDefault="00C74691" w:rsidP="00C74691">
      <w:pPr>
        <w:ind w:right="-5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С</w:t>
      </w:r>
      <w:r w:rsidRPr="00497AEB">
        <w:rPr>
          <w:sz w:val="28"/>
          <w:szCs w:val="28"/>
        </w:rPr>
        <w:t>умон</w:t>
      </w:r>
      <w:proofErr w:type="spellEnd"/>
      <w:r w:rsidRPr="00497AEB">
        <w:rPr>
          <w:sz w:val="28"/>
          <w:szCs w:val="28"/>
        </w:rPr>
        <w:t xml:space="preserve"> </w:t>
      </w:r>
      <w:proofErr w:type="spellStart"/>
      <w:r w:rsidRPr="00497AEB">
        <w:rPr>
          <w:sz w:val="28"/>
          <w:szCs w:val="28"/>
        </w:rPr>
        <w:t>Чаа-Хольский</w:t>
      </w:r>
      <w:proofErr w:type="spellEnd"/>
    </w:p>
    <w:p w:rsidR="00C74691" w:rsidRDefault="00C74691" w:rsidP="00C74691">
      <w:pPr>
        <w:rPr>
          <w:noProof/>
        </w:rPr>
      </w:pPr>
      <w:proofErr w:type="spellStart"/>
      <w:r w:rsidRPr="00497AEB">
        <w:rPr>
          <w:sz w:val="28"/>
          <w:szCs w:val="28"/>
        </w:rPr>
        <w:t>Чаа-Хольского</w:t>
      </w:r>
      <w:proofErr w:type="spellEnd"/>
      <w:r w:rsidRPr="00497AEB">
        <w:rPr>
          <w:sz w:val="28"/>
          <w:szCs w:val="28"/>
        </w:rPr>
        <w:t xml:space="preserve"> </w:t>
      </w:r>
      <w:proofErr w:type="spellStart"/>
      <w:r w:rsidRPr="00497AEB"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</w:t>
      </w:r>
      <w:r w:rsidRPr="00497AEB">
        <w:rPr>
          <w:sz w:val="28"/>
          <w:szCs w:val="28"/>
        </w:rPr>
        <w:t>Республики Тыва</w:t>
      </w:r>
      <w:r>
        <w:rPr>
          <w:sz w:val="28"/>
          <w:szCs w:val="28"/>
        </w:rPr>
        <w:t>»:</w:t>
      </w:r>
      <w:r w:rsidRPr="00497AE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</w:t>
      </w:r>
      <w:r w:rsidRPr="00497AE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Б</w:t>
      </w:r>
      <w:r w:rsidRPr="00497A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Чаш-оол</w:t>
      </w:r>
      <w:proofErr w:type="spellEnd"/>
    </w:p>
    <w:p w:rsidR="00A82749" w:rsidRDefault="00A82749"/>
    <w:p w:rsidR="00C74691" w:rsidRDefault="00C74691">
      <w:pPr>
        <w:sectPr w:rsidR="00C74691" w:rsidSect="00B049C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021174" w:rsidRPr="00F47E46" w:rsidRDefault="00021174" w:rsidP="00021174">
      <w:pPr>
        <w:jc w:val="right"/>
        <w:rPr>
          <w:noProof/>
        </w:rPr>
      </w:pPr>
      <w:r w:rsidRPr="00F47E46">
        <w:rPr>
          <w:noProof/>
        </w:rPr>
        <w:lastRenderedPageBreak/>
        <w:t>Приложение 1</w:t>
      </w:r>
    </w:p>
    <w:p w:rsidR="00021174" w:rsidRPr="00F47E46" w:rsidRDefault="00021174" w:rsidP="00021174">
      <w:pPr>
        <w:jc w:val="right"/>
        <w:rPr>
          <w:noProof/>
        </w:rPr>
      </w:pPr>
      <w:r w:rsidRPr="00F47E46">
        <w:rPr>
          <w:noProof/>
        </w:rPr>
        <w:t xml:space="preserve">к решению Хурал представителей </w:t>
      </w:r>
    </w:p>
    <w:p w:rsidR="00021174" w:rsidRPr="00F47E46" w:rsidRDefault="00021174" w:rsidP="00021174">
      <w:pPr>
        <w:jc w:val="right"/>
        <w:rPr>
          <w:noProof/>
        </w:rPr>
      </w:pPr>
      <w:r w:rsidRPr="00F47E46">
        <w:rPr>
          <w:noProof/>
        </w:rPr>
        <w:t>сумона Чаа-Хольский Чаа-Хольского</w:t>
      </w:r>
    </w:p>
    <w:p w:rsidR="00021174" w:rsidRPr="00F47E46" w:rsidRDefault="00021174" w:rsidP="00021174">
      <w:pPr>
        <w:jc w:val="right"/>
        <w:rPr>
          <w:noProof/>
        </w:rPr>
      </w:pPr>
      <w:r w:rsidRPr="00F47E46">
        <w:rPr>
          <w:noProof/>
        </w:rPr>
        <w:t>кожууна Республики Тыва</w:t>
      </w:r>
    </w:p>
    <w:p w:rsidR="00021174" w:rsidRPr="00F47E46" w:rsidRDefault="00021174" w:rsidP="00021174">
      <w:pPr>
        <w:jc w:val="right"/>
        <w:rPr>
          <w:noProof/>
          <w:u w:val="single"/>
        </w:rPr>
      </w:pPr>
      <w:r w:rsidRPr="00F47E46">
        <w:rPr>
          <w:noProof/>
        </w:rPr>
        <w:t>от  «</w:t>
      </w:r>
      <w:r w:rsidRPr="00F47E46">
        <w:rPr>
          <w:noProof/>
          <w:u w:val="single"/>
        </w:rPr>
        <w:t xml:space="preserve"> </w:t>
      </w:r>
      <w:r>
        <w:rPr>
          <w:noProof/>
          <w:u w:val="single"/>
        </w:rPr>
        <w:t>__</w:t>
      </w:r>
      <w:r w:rsidRPr="00F47E46">
        <w:rPr>
          <w:noProof/>
          <w:u w:val="single"/>
        </w:rPr>
        <w:t xml:space="preserve"> </w:t>
      </w:r>
      <w:r w:rsidRPr="00F47E46">
        <w:rPr>
          <w:noProof/>
        </w:rPr>
        <w:t>»</w:t>
      </w:r>
      <w:r w:rsidRPr="00F47E46">
        <w:rPr>
          <w:noProof/>
          <w:u w:val="single"/>
        </w:rPr>
        <w:t xml:space="preserve"> </w:t>
      </w:r>
      <w:r>
        <w:rPr>
          <w:noProof/>
          <w:u w:val="single"/>
        </w:rPr>
        <w:t xml:space="preserve">_____ </w:t>
      </w:r>
      <w:r w:rsidRPr="00F47E46">
        <w:rPr>
          <w:noProof/>
        </w:rPr>
        <w:t xml:space="preserve"> 202</w:t>
      </w:r>
      <w:r>
        <w:rPr>
          <w:noProof/>
        </w:rPr>
        <w:t>1</w:t>
      </w:r>
      <w:r w:rsidRPr="00F47E46">
        <w:rPr>
          <w:noProof/>
        </w:rPr>
        <w:t xml:space="preserve"> г. №</w:t>
      </w:r>
      <w:r w:rsidRPr="00F47E46">
        <w:rPr>
          <w:noProof/>
          <w:u w:val="single"/>
        </w:rPr>
        <w:t xml:space="preserve"> </w:t>
      </w:r>
      <w:r>
        <w:rPr>
          <w:noProof/>
          <w:u w:val="single"/>
        </w:rPr>
        <w:t>__</w:t>
      </w:r>
      <w:r w:rsidRPr="00F47E46">
        <w:rPr>
          <w:noProof/>
          <w:u w:val="single"/>
        </w:rPr>
        <w:t xml:space="preserve"> </w:t>
      </w:r>
    </w:p>
    <w:p w:rsidR="00021174" w:rsidRPr="00F47E46" w:rsidRDefault="00021174" w:rsidP="00021174">
      <w:pPr>
        <w:rPr>
          <w:noProof/>
        </w:rPr>
      </w:pPr>
    </w:p>
    <w:p w:rsidR="00021174" w:rsidRPr="00F47E46" w:rsidRDefault="00021174" w:rsidP="00021174">
      <w:pPr>
        <w:jc w:val="center"/>
        <w:rPr>
          <w:noProof/>
        </w:rPr>
      </w:pPr>
      <w:r w:rsidRPr="00F47E46">
        <w:rPr>
          <w:noProof/>
        </w:rPr>
        <w:t>ВЫКОПИРОВКА</w:t>
      </w:r>
    </w:p>
    <w:p w:rsidR="00021174" w:rsidRPr="00F47E46" w:rsidRDefault="00021174" w:rsidP="00021174">
      <w:pPr>
        <w:jc w:val="center"/>
        <w:rPr>
          <w:noProof/>
        </w:rPr>
      </w:pPr>
      <w:r w:rsidRPr="00F47E46">
        <w:rPr>
          <w:noProof/>
        </w:rPr>
        <w:t xml:space="preserve">из планого – картографического материала муниципального образования </w:t>
      </w:r>
    </w:p>
    <w:p w:rsidR="00021174" w:rsidRPr="00F47E46" w:rsidRDefault="00021174" w:rsidP="00021174">
      <w:pPr>
        <w:jc w:val="center"/>
        <w:rPr>
          <w:noProof/>
        </w:rPr>
      </w:pPr>
      <w:r w:rsidRPr="00F47E46">
        <w:rPr>
          <w:noProof/>
        </w:rPr>
        <w:t>сельского поселения сумона Чаа-Хольский Чаа-Хольского кожууна Республики Тыва</w:t>
      </w:r>
    </w:p>
    <w:p w:rsidR="006A698A" w:rsidRDefault="00DF7979" w:rsidP="00021174">
      <w:pPr>
        <w:rPr>
          <w:ins w:id="0" w:author="1" w:date="2021-12-13T17:23:00Z"/>
        </w:rPr>
      </w:pPr>
      <w:r>
        <w:rPr>
          <w:noProof/>
        </w:rPr>
        <w:pict>
          <v:rect id="_x0000_s1027" style="position:absolute;margin-left:215.55pt;margin-top:171.4pt;width:262.95pt;height:12.75pt;rotation:-3095618fd;z-index:251658240" fillcolor="#c00000" strokecolor="red"/>
        </w:pict>
      </w:r>
      <w:r w:rsidR="00021174">
        <w:rPr>
          <w:noProof/>
        </w:rPr>
        <w:drawing>
          <wp:inline distT="0" distB="0" distL="0" distR="0">
            <wp:extent cx="7953375" cy="4086225"/>
            <wp:effectExtent l="19050" t="0" r="9525" b="0"/>
            <wp:docPr id="2" name="Рисунок 2" descr="C:\Users\Юрист\Desktop\ыыы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Юрист\Desktop\ыыыы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375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174" w:rsidRPr="001E0F83">
        <w:t xml:space="preserve"> </w:t>
      </w:r>
    </w:p>
    <w:p w:rsidR="006A698A" w:rsidRDefault="006A698A" w:rsidP="00021174">
      <w:pPr>
        <w:rPr>
          <w:ins w:id="1" w:author="1" w:date="2021-12-13T17:23:00Z"/>
        </w:rPr>
      </w:pPr>
    </w:p>
    <w:p w:rsidR="00021174" w:rsidRDefault="006A698A" w:rsidP="00021174">
      <w:pPr>
        <w:rPr>
          <w:noProof/>
        </w:rPr>
      </w:pPr>
      <w:r>
        <w:rPr>
          <w:noProof/>
        </w:rPr>
        <w:pict>
          <v:rect id="_x0000_s1030" style="position:absolute;margin-left:126.55pt;margin-top:1.25pt;width:27pt;height:13.9pt;z-index:251659264" fillcolor="#c0504d [3205]" strokecolor="#f2f2f2 [3041]" strokeweight="3pt">
            <v:shadow on="t" type="perspective" color="#622423 [1605]" opacity=".5" offset="1pt" offset2="-1pt"/>
          </v:rect>
        </w:pict>
      </w:r>
      <w:ins w:id="2" w:author="1" w:date="2021-12-13T17:23:00Z">
        <w:r>
          <w:t xml:space="preserve"> </w:t>
        </w:r>
      </w:ins>
      <w:proofErr w:type="spellStart"/>
      <w:r w:rsidR="00021174" w:rsidRPr="00F47E46">
        <w:t>Условные</w:t>
      </w:r>
      <w:del w:id="3" w:author="1" w:date="2021-12-13T17:19:00Z">
        <w:r w:rsidR="00021174" w:rsidRPr="00F47E46" w:rsidDel="006A698A">
          <w:delText xml:space="preserve"> </w:delText>
        </w:r>
      </w:del>
      <w:r w:rsidR="00021174">
        <w:t>о</w:t>
      </w:r>
      <w:r w:rsidR="00021174" w:rsidRPr="00F47E46">
        <w:t>бозначения</w:t>
      </w:r>
      <w:proofErr w:type="spellEnd"/>
      <w:r w:rsidR="00021174" w:rsidRPr="00F47E46">
        <w:t>:</w:t>
      </w:r>
    </w:p>
    <w:p w:rsidR="00C74691" w:rsidRDefault="00C74691"/>
    <w:sectPr w:rsidR="00C74691" w:rsidSect="00021174">
      <w:pgSz w:w="16838" w:h="11906" w:orient="landscape"/>
      <w:pgMar w:top="567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56CE7204"/>
    <w:multiLevelType w:val="hybridMultilevel"/>
    <w:tmpl w:val="460CC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20"/>
  <w:displayHorizontalDrawingGridEvery w:val="2"/>
  <w:characterSpacingControl w:val="doNotCompress"/>
  <w:compat/>
  <w:rsids>
    <w:rsidRoot w:val="00A82749"/>
    <w:rsid w:val="00021174"/>
    <w:rsid w:val="000D6B82"/>
    <w:rsid w:val="00521814"/>
    <w:rsid w:val="006A698A"/>
    <w:rsid w:val="00907EDE"/>
    <w:rsid w:val="00A82749"/>
    <w:rsid w:val="00B049CF"/>
    <w:rsid w:val="00C74691"/>
    <w:rsid w:val="00DF7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c0000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49CF"/>
    <w:pPr>
      <w:spacing w:before="100" w:beforeAutospacing="1" w:after="100" w:afterAutospacing="1"/>
    </w:pPr>
  </w:style>
  <w:style w:type="paragraph" w:customStyle="1" w:styleId="ConsPlusNormal">
    <w:name w:val="ConsPlusNormal"/>
    <w:rsid w:val="00B04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049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B049CF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49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9C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C74691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C74691"/>
    <w:rPr>
      <w:b/>
      <w:bCs/>
    </w:rPr>
  </w:style>
  <w:style w:type="paragraph" w:customStyle="1" w:styleId="21">
    <w:name w:val="Основной текст (2)1"/>
    <w:basedOn w:val="a"/>
    <w:link w:val="2"/>
    <w:uiPriority w:val="99"/>
    <w:rsid w:val="00C7469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6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8CE6C7-22AD-495B-9FEF-554EE5E5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2021-12-09T04:16:00Z</dcterms:created>
  <dcterms:modified xsi:type="dcterms:W3CDTF">2021-12-13T10:25:00Z</dcterms:modified>
</cp:coreProperties>
</file>